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8CB" w:rsidRPr="00A978CB" w:rsidRDefault="00A978CB" w:rsidP="00A978CB">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bookmarkStart w:id="0" w:name="_GoBack"/>
      <w:r w:rsidRPr="00A978CB">
        <w:rPr>
          <w:rFonts w:ascii="Times New Roman" w:eastAsia="Times New Roman" w:hAnsi="Times New Roman" w:cs="Times New Roman"/>
          <w:b/>
          <w:bCs/>
          <w:color w:val="1E2120"/>
          <w:sz w:val="28"/>
          <w:szCs w:val="39"/>
          <w:lang w:eastAsia="ru-RU"/>
        </w:rPr>
        <w:t>Должностная инструкция</w:t>
      </w:r>
      <w:r w:rsidRPr="00A978CB">
        <w:rPr>
          <w:rFonts w:ascii="Times New Roman" w:eastAsia="Times New Roman" w:hAnsi="Times New Roman" w:cs="Times New Roman"/>
          <w:b/>
          <w:bCs/>
          <w:color w:val="1E2120"/>
          <w:sz w:val="28"/>
          <w:szCs w:val="39"/>
          <w:lang w:eastAsia="ru-RU"/>
        </w:rPr>
        <w:br/>
        <w:t xml:space="preserve">учителя физической культуры по </w:t>
      </w:r>
      <w:proofErr w:type="spellStart"/>
      <w:r w:rsidRPr="00A978CB">
        <w:rPr>
          <w:rFonts w:ascii="Times New Roman" w:eastAsia="Times New Roman" w:hAnsi="Times New Roman" w:cs="Times New Roman"/>
          <w:b/>
          <w:bCs/>
          <w:color w:val="1E2120"/>
          <w:sz w:val="28"/>
          <w:szCs w:val="39"/>
          <w:lang w:eastAsia="ru-RU"/>
        </w:rPr>
        <w:t>профстандарту</w:t>
      </w:r>
      <w:proofErr w:type="spellEnd"/>
    </w:p>
    <w:bookmarkEnd w:id="0"/>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w:t>
      </w:r>
    </w:p>
    <w:p w:rsidR="00A978CB" w:rsidRPr="00A978CB" w:rsidRDefault="00A978CB" w:rsidP="00A978C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978CB">
        <w:rPr>
          <w:rFonts w:ascii="Times New Roman" w:eastAsia="Times New Roman" w:hAnsi="Times New Roman" w:cs="Times New Roman"/>
          <w:b/>
          <w:bCs/>
          <w:color w:val="1E2120"/>
          <w:sz w:val="30"/>
          <w:szCs w:val="30"/>
          <w:lang w:eastAsia="ru-RU"/>
        </w:rPr>
        <w:t>1. Общие положения</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1.1. Настоящая </w:t>
      </w:r>
      <w:r w:rsidRPr="00A978CB">
        <w:rPr>
          <w:rFonts w:ascii="inherit" w:eastAsia="Times New Roman" w:hAnsi="inherit" w:cs="Times New Roman"/>
          <w:b/>
          <w:bCs/>
          <w:color w:val="1E2120"/>
          <w:sz w:val="27"/>
          <w:szCs w:val="27"/>
          <w:bdr w:val="none" w:sz="0" w:space="0" w:color="auto" w:frame="1"/>
          <w:lang w:eastAsia="ru-RU"/>
        </w:rPr>
        <w:t>должностная инструкция учителя физической культуры</w:t>
      </w:r>
      <w:r w:rsidRPr="00A978CB">
        <w:rPr>
          <w:rFonts w:ascii="Times New Roman" w:eastAsia="Times New Roman" w:hAnsi="Times New Roman" w:cs="Times New Roman"/>
          <w:color w:val="1E2120"/>
          <w:sz w:val="27"/>
          <w:szCs w:val="27"/>
          <w:lang w:eastAsia="ru-RU"/>
        </w:rPr>
        <w:t> в школе разработана на основе </w:t>
      </w:r>
      <w:r w:rsidRPr="00A978CB">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A978CB">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основного и среднего общего образования) (воспитатель, учитель)» с изменениями от 5 августа 2016 года,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A978CB">
        <w:rPr>
          <w:rFonts w:ascii="Times New Roman" w:eastAsia="Times New Roman" w:hAnsi="Times New Roman" w:cs="Times New Roman"/>
          <w:color w:val="1E2120"/>
          <w:sz w:val="27"/>
          <w:szCs w:val="27"/>
          <w:lang w:eastAsia="ru-RU"/>
        </w:rPr>
        <w:t>Минпросвещения</w:t>
      </w:r>
      <w:proofErr w:type="spellEnd"/>
      <w:r w:rsidRPr="00A978CB">
        <w:rPr>
          <w:rFonts w:ascii="Times New Roman" w:eastAsia="Times New Roman" w:hAnsi="Times New Roman" w:cs="Times New Roman"/>
          <w:color w:val="1E2120"/>
          <w:sz w:val="27"/>
          <w:szCs w:val="27"/>
          <w:lang w:eastAsia="ru-RU"/>
        </w:rPr>
        <w:t xml:space="preserve"> России №286 и №287 от 31 мая 2021 года, ФГОС СОО, утвержденного Приказом </w:t>
      </w:r>
      <w:proofErr w:type="spellStart"/>
      <w:r w:rsidRPr="00A978CB">
        <w:rPr>
          <w:rFonts w:ascii="Times New Roman" w:eastAsia="Times New Roman" w:hAnsi="Times New Roman" w:cs="Times New Roman"/>
          <w:color w:val="1E2120"/>
          <w:sz w:val="27"/>
          <w:szCs w:val="27"/>
          <w:lang w:eastAsia="ru-RU"/>
        </w:rPr>
        <w:t>Минобрнауки</w:t>
      </w:r>
      <w:proofErr w:type="spellEnd"/>
      <w:r w:rsidRPr="00A978CB">
        <w:rPr>
          <w:rFonts w:ascii="Times New Roman" w:eastAsia="Times New Roman" w:hAnsi="Times New Roman" w:cs="Times New Roman"/>
          <w:color w:val="1E2120"/>
          <w:sz w:val="27"/>
          <w:szCs w:val="27"/>
          <w:lang w:eastAsia="ru-RU"/>
        </w:rPr>
        <w:t xml:space="preserve">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A978CB">
        <w:rPr>
          <w:rFonts w:ascii="Times New Roman" w:eastAsia="Times New Roman" w:hAnsi="Times New Roman" w:cs="Times New Roman"/>
          <w:color w:val="1E2120"/>
          <w:sz w:val="27"/>
          <w:szCs w:val="27"/>
          <w:lang w:eastAsia="ru-RU"/>
        </w:rPr>
        <w:br/>
        <w:t>1.2. Данная </w:t>
      </w:r>
      <w:r w:rsidRPr="00A978CB">
        <w:rPr>
          <w:rFonts w:ascii="inherit" w:eastAsia="Times New Roman" w:hAnsi="inherit" w:cs="Times New Roman"/>
          <w:i/>
          <w:iCs/>
          <w:color w:val="1E2120"/>
          <w:sz w:val="27"/>
          <w:szCs w:val="27"/>
          <w:bdr w:val="none" w:sz="0" w:space="0" w:color="auto" w:frame="1"/>
          <w:lang w:eastAsia="ru-RU"/>
        </w:rPr>
        <w:t xml:space="preserve">должностная инструкция учителя физкультуры по </w:t>
      </w:r>
      <w:proofErr w:type="spellStart"/>
      <w:r w:rsidRPr="00A978CB">
        <w:rPr>
          <w:rFonts w:ascii="inherit" w:eastAsia="Times New Roman" w:hAnsi="inherit" w:cs="Times New Roman"/>
          <w:i/>
          <w:iCs/>
          <w:color w:val="1E2120"/>
          <w:sz w:val="27"/>
          <w:szCs w:val="27"/>
          <w:bdr w:val="none" w:sz="0" w:space="0" w:color="auto" w:frame="1"/>
          <w:lang w:eastAsia="ru-RU"/>
        </w:rPr>
        <w:t>профстандарту</w:t>
      </w:r>
      <w:proofErr w:type="spellEnd"/>
      <w:r w:rsidRPr="00A978CB">
        <w:rPr>
          <w:rFonts w:ascii="Times New Roman" w:eastAsia="Times New Roman" w:hAnsi="Times New Roman" w:cs="Times New Roman"/>
          <w:color w:val="1E2120"/>
          <w:sz w:val="27"/>
          <w:szCs w:val="27"/>
          <w:lang w:eastAsia="ru-RU"/>
        </w:rPr>
        <w:t> определяет перечень трудовых функций и обязанностей учителя физической культуры в школе, а также его права, ответственность и взаимоотношения по должности в коллективе образовательной организации.</w:t>
      </w:r>
      <w:r w:rsidRPr="00A978CB">
        <w:rPr>
          <w:rFonts w:ascii="Times New Roman" w:eastAsia="Times New Roman" w:hAnsi="Times New Roman" w:cs="Times New Roman"/>
          <w:color w:val="1E2120"/>
          <w:sz w:val="27"/>
          <w:szCs w:val="27"/>
          <w:lang w:eastAsia="ru-RU"/>
        </w:rPr>
        <w:br/>
        <w:t>1.3. Учитель физкультуры назначается и освобождается от должности приказом директора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A978CB">
        <w:rPr>
          <w:rFonts w:ascii="Times New Roman" w:eastAsia="Times New Roman" w:hAnsi="Times New Roman" w:cs="Times New Roman"/>
          <w:color w:val="1E2120"/>
          <w:sz w:val="27"/>
          <w:szCs w:val="27"/>
          <w:lang w:eastAsia="ru-RU"/>
        </w:rPr>
        <w:br/>
        <w:t>1.4. Учитель физической культуры относится к категории специалистов, непосредственно подчиняется директору и выполняет свои должностные обязанности под руководством заместителя директора по учебно-воспитательной работе.</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1.5. </w:t>
      </w:r>
      <w:ins w:id="1" w:author="Unknown">
        <w:r w:rsidRPr="00A978CB">
          <w:rPr>
            <w:rFonts w:ascii="Times New Roman" w:eastAsia="Times New Roman" w:hAnsi="Times New Roman" w:cs="Times New Roman"/>
            <w:color w:val="1E2120"/>
            <w:sz w:val="27"/>
            <w:szCs w:val="27"/>
            <w:u w:val="single"/>
            <w:bdr w:val="none" w:sz="0" w:space="0" w:color="auto" w:frame="1"/>
            <w:lang w:eastAsia="ru-RU"/>
          </w:rPr>
          <w:t>На должность учителя физкультуры принимается лицо:</w:t>
        </w:r>
      </w:ins>
    </w:p>
    <w:p w:rsidR="00A978CB" w:rsidRPr="00A978CB" w:rsidRDefault="00A978CB" w:rsidP="00A978C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учебной дисциплине «Физическая культура», либо высшее образование или среднее профессиональное образование и дополнительное профессиональное </w:t>
      </w:r>
      <w:r w:rsidRPr="00A978CB">
        <w:rPr>
          <w:rFonts w:ascii="Times New Roman" w:eastAsia="Times New Roman" w:hAnsi="Times New Roman" w:cs="Times New Roman"/>
          <w:color w:val="1E2120"/>
          <w:sz w:val="27"/>
          <w:szCs w:val="27"/>
          <w:lang w:eastAsia="ru-RU"/>
        </w:rPr>
        <w:lastRenderedPageBreak/>
        <w:t>образование по направлению деятельности в общеобразовательной организации;</w:t>
      </w:r>
    </w:p>
    <w:p w:rsidR="00A978CB" w:rsidRPr="00A978CB" w:rsidRDefault="00A978CB" w:rsidP="00A978C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без предъявления требований к стажу работы;</w:t>
      </w:r>
    </w:p>
    <w:p w:rsidR="00A978CB" w:rsidRPr="00A978CB" w:rsidRDefault="00A978CB" w:rsidP="00A978C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A978CB" w:rsidRPr="00A978CB" w:rsidRDefault="00A978CB" w:rsidP="00A978C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A978CB" w:rsidRPr="00A978C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1.6. В своей деятельности учитель физкультуры руководствуется должностной инструкцией, составленной в соответствии с </w:t>
      </w:r>
      <w:proofErr w:type="spellStart"/>
      <w:r w:rsidRPr="00A978CB">
        <w:rPr>
          <w:rFonts w:ascii="Times New Roman" w:eastAsia="Times New Roman" w:hAnsi="Times New Roman" w:cs="Times New Roman"/>
          <w:color w:val="1E2120"/>
          <w:sz w:val="27"/>
          <w:szCs w:val="27"/>
          <w:lang w:eastAsia="ru-RU"/>
        </w:rPr>
        <w:t>профстандартом</w:t>
      </w:r>
      <w:proofErr w:type="spellEnd"/>
      <w:r w:rsidRPr="00A978CB">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школы руководствуется:</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Российской Федерации;</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требованиями ФГОС начального общего, основного общего и среднего (полного) общего образования, рекомендациями по их применению в школе;</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Конвенцией ООН о правах ребенка;</w:t>
      </w:r>
    </w:p>
    <w:p w:rsidR="00A978CB" w:rsidRPr="00A978C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A978CB">
          <w:rPr>
            <w:rFonts w:ascii="Arial" w:eastAsia="Times New Roman" w:hAnsi="Arial" w:cs="Arial"/>
            <w:color w:val="047EB6"/>
            <w:sz w:val="27"/>
            <w:szCs w:val="27"/>
            <w:u w:val="single"/>
            <w:bdr w:val="none" w:sz="0" w:space="0" w:color="auto" w:frame="1"/>
            <w:lang w:eastAsia="ru-RU"/>
          </w:rPr>
          <w:t>инструкцией по охране труда для учителя физкультуры</w:t>
        </w:r>
      </w:hyperlink>
      <w:r w:rsidRPr="00A978CB">
        <w:rPr>
          <w:rFonts w:ascii="Times New Roman" w:eastAsia="Times New Roman" w:hAnsi="Times New Roman" w:cs="Times New Roman"/>
          <w:color w:val="1E2120"/>
          <w:sz w:val="27"/>
          <w:szCs w:val="27"/>
          <w:lang w:eastAsia="ru-RU"/>
        </w:rPr>
        <w:t>.</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1.7. </w:t>
      </w:r>
      <w:ins w:id="2" w:author="Unknown">
        <w:r w:rsidRPr="00A978CB">
          <w:rPr>
            <w:rFonts w:ascii="Times New Roman" w:eastAsia="Times New Roman" w:hAnsi="Times New Roman" w:cs="Times New Roman"/>
            <w:color w:val="1E2120"/>
            <w:sz w:val="27"/>
            <w:szCs w:val="27"/>
            <w:u w:val="single"/>
            <w:bdr w:val="none" w:sz="0" w:space="0" w:color="auto" w:frame="1"/>
            <w:lang w:eastAsia="ru-RU"/>
          </w:rPr>
          <w:t>Учитель физической культуры должен знать:</w:t>
        </w:r>
      </w:ins>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требованиями ФГОС начального общего, основного общего и среднего общего образования к преподаванию физкультуры, рекомендации по внедрению Федерального государственного образовательного стандарта в общеобразовательной организации;</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преподаваемый предмет «Физическая культура» в пределах требований Федеральных государственных образовательных стандартов и образовательных программ начального, основного и среднего общего образования, его истории и места в мировой культуре и науке;</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перспективные направления развития современного физического воспитания и спорта;</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A978CB">
        <w:rPr>
          <w:rFonts w:ascii="Times New Roman" w:eastAsia="Times New Roman" w:hAnsi="Times New Roman" w:cs="Times New Roman"/>
          <w:color w:val="1E2120"/>
          <w:sz w:val="27"/>
          <w:szCs w:val="27"/>
          <w:lang w:eastAsia="ru-RU"/>
        </w:rPr>
        <w:t>компетентностного</w:t>
      </w:r>
      <w:proofErr w:type="spellEnd"/>
      <w:r w:rsidRPr="00A978CB">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основные принципы </w:t>
      </w:r>
      <w:proofErr w:type="spellStart"/>
      <w:r w:rsidRPr="00A978CB">
        <w:rPr>
          <w:rFonts w:ascii="Times New Roman" w:eastAsia="Times New Roman" w:hAnsi="Times New Roman" w:cs="Times New Roman"/>
          <w:color w:val="1E2120"/>
          <w:sz w:val="27"/>
          <w:szCs w:val="27"/>
          <w:lang w:eastAsia="ru-RU"/>
        </w:rPr>
        <w:t>деятельностного</w:t>
      </w:r>
      <w:proofErr w:type="spellEnd"/>
      <w:r w:rsidRPr="00A978CB">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рабочую программу и методику обучения физической культуре;</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программы и учебники по физической культуре, отвечающие положениям Федерального государственного образовательного стандарта (ФГОС) начального, основного общего и среднего общего образования;</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lastRenderedPageBreak/>
        <w:t>теорию и методику преподавания физкультуры;</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A978CB">
        <w:rPr>
          <w:rFonts w:ascii="Times New Roman" w:eastAsia="Times New Roman" w:hAnsi="Times New Roman" w:cs="Times New Roman"/>
          <w:color w:val="1E2120"/>
          <w:sz w:val="27"/>
          <w:szCs w:val="27"/>
          <w:lang w:eastAsia="ru-RU"/>
        </w:rPr>
        <w:t>возрастных особенностей</w:t>
      </w:r>
      <w:proofErr w:type="gramEnd"/>
      <w:r w:rsidRPr="00A978CB">
        <w:rPr>
          <w:rFonts w:ascii="Times New Roman" w:eastAsia="Times New Roman" w:hAnsi="Times New Roman" w:cs="Times New Roman"/>
          <w:color w:val="1E2120"/>
          <w:sz w:val="27"/>
          <w:szCs w:val="27"/>
          <w:lang w:eastAsia="ru-RU"/>
        </w:rPr>
        <w:t xml:space="preserve"> обучающихся;</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основы </w:t>
      </w:r>
      <w:proofErr w:type="spellStart"/>
      <w:r w:rsidRPr="00A978CB">
        <w:rPr>
          <w:rFonts w:ascii="Times New Roman" w:eastAsia="Times New Roman" w:hAnsi="Times New Roman" w:cs="Times New Roman"/>
          <w:color w:val="1E2120"/>
          <w:sz w:val="27"/>
          <w:szCs w:val="27"/>
          <w:lang w:eastAsia="ru-RU"/>
        </w:rPr>
        <w:t>психодидактики</w:t>
      </w:r>
      <w:proofErr w:type="spellEnd"/>
      <w:r w:rsidRPr="00A978CB">
        <w:rPr>
          <w:rFonts w:ascii="Times New Roman" w:eastAsia="Times New Roman" w:hAnsi="Times New Roman" w:cs="Times New Roman"/>
          <w:color w:val="1E2120"/>
          <w:sz w:val="27"/>
          <w:szCs w:val="27"/>
          <w:lang w:eastAsia="ru-RU"/>
        </w:rPr>
        <w:t>, поликультурного образования;</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основы экологии, экономики, социологии;</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основы работы с персональным компьютером, текстовыми редакторами, презентациями, электронной почтой и браузерами;</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физкультуры, и их дидактические возможности;</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требования к оснащению и оборудованию спортивного зала и спортивных площадок;</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A978CB" w:rsidRPr="00A978C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инструкции по охране труда и пожарной безопасности в спортивном зале и на спортивных площадках, при использовании спортивного оборудования, снарядов и инвентаря, при использовании персонального компьютера и иной оргтехники.</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1.8. </w:t>
      </w:r>
      <w:ins w:id="3" w:author="Unknown">
        <w:r w:rsidRPr="00A978CB">
          <w:rPr>
            <w:rFonts w:ascii="Times New Roman" w:eastAsia="Times New Roman" w:hAnsi="Times New Roman" w:cs="Times New Roman"/>
            <w:color w:val="1E2120"/>
            <w:sz w:val="27"/>
            <w:szCs w:val="27"/>
            <w:u w:val="single"/>
            <w:bdr w:val="none" w:sz="0" w:space="0" w:color="auto" w:frame="1"/>
            <w:lang w:eastAsia="ru-RU"/>
          </w:rPr>
          <w:t>Учитель физкультуры должен уметь:</w:t>
        </w:r>
      </w:ins>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деятельность и т.п.;</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проводить учебные занятия по физкультуре,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lastRenderedPageBreak/>
        <w:t>планировать и осуществлять учебную деятельность в соответствии с основной общеобразовательной программой;</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разрабатывать рабочие программы по физической культуре, курсу на основе примерных основных общеобразовательных программ и обеспечивать их выполнение;</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исследовательскую;</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общего, основного общего образования и среднего общего образования;</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организовывать различные виды внеурочной спортивной и оздоровительной деятельности: дни здоровья, соревнования и спортивные игры, другие внеурочные спортивные мероприятия;</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физического воспитания и спорта, знакомить с ними обучающихся на уроках;</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A978CB" w:rsidRPr="00A978CB" w:rsidRDefault="00A978CB" w:rsidP="00A978CB">
      <w:pPr>
        <w:numPr>
          <w:ilvl w:val="0"/>
          <w:numId w:val="4"/>
        </w:numPr>
        <w:shd w:val="clear" w:color="auto" w:fill="FFFFFF"/>
        <w:spacing w:after="0" w:line="351" w:lineRule="atLeast"/>
        <w:ind w:left="0" w:firstLine="0"/>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lastRenderedPageBreak/>
        <w:t>владеть технологиями диагностики причин конфликтных ситуаций, их профилактики и разрешения;</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Pr>
          <w:rFonts w:ascii="Times New Roman" w:eastAsia="Times New Roman" w:hAnsi="Times New Roman" w:cs="Times New Roman"/>
          <w:color w:val="1E2120"/>
          <w:sz w:val="27"/>
          <w:szCs w:val="27"/>
          <w:lang w:eastAsia="ru-RU"/>
        </w:rPr>
        <w:t xml:space="preserve">владеть </w:t>
      </w:r>
      <w:proofErr w:type="spellStart"/>
      <w:r>
        <w:rPr>
          <w:rFonts w:ascii="Times New Roman" w:eastAsia="Times New Roman" w:hAnsi="Times New Roman" w:cs="Times New Roman"/>
          <w:color w:val="1E2120"/>
          <w:sz w:val="27"/>
          <w:szCs w:val="27"/>
          <w:lang w:eastAsia="ru-RU"/>
        </w:rPr>
        <w:t>общепользовательской</w:t>
      </w:r>
      <w:proofErr w:type="spellEnd"/>
      <w:r>
        <w:rPr>
          <w:rFonts w:ascii="Times New Roman" w:eastAsia="Times New Roman" w:hAnsi="Times New Roman" w:cs="Times New Roman"/>
          <w:color w:val="1E2120"/>
          <w:sz w:val="27"/>
          <w:szCs w:val="27"/>
          <w:lang w:eastAsia="ru-RU"/>
        </w:rPr>
        <w:t xml:space="preserve">, </w:t>
      </w:r>
      <w:r w:rsidRPr="00A978CB">
        <w:rPr>
          <w:rFonts w:ascii="Times New Roman" w:eastAsia="Times New Roman" w:hAnsi="Times New Roman" w:cs="Times New Roman"/>
          <w:color w:val="1E2120"/>
          <w:sz w:val="27"/>
          <w:szCs w:val="27"/>
          <w:lang w:eastAsia="ru-RU"/>
        </w:rPr>
        <w:t>общепедагогической и предметно-педагогической ИКТ-компетентностями;</w:t>
      </w:r>
    </w:p>
    <w:p w:rsidR="00A978CB" w:rsidRPr="00A978C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A978CB" w:rsidRPr="00A978C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1.9. Учитель физической культуры должен быть ознакомлен с должностной инструкцией, разработанной с учетом </w:t>
      </w:r>
      <w:proofErr w:type="spellStart"/>
      <w:r w:rsidRPr="00A978CB">
        <w:rPr>
          <w:rFonts w:ascii="Times New Roman" w:eastAsia="Times New Roman" w:hAnsi="Times New Roman" w:cs="Times New Roman"/>
          <w:color w:val="1E2120"/>
          <w:sz w:val="27"/>
          <w:szCs w:val="27"/>
          <w:lang w:eastAsia="ru-RU"/>
        </w:rPr>
        <w:t>профстандарта</w:t>
      </w:r>
      <w:proofErr w:type="spellEnd"/>
      <w:r w:rsidRPr="00A978CB">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A978CB">
        <w:rPr>
          <w:rFonts w:ascii="Times New Roman" w:eastAsia="Times New Roman" w:hAnsi="Times New Roman" w:cs="Times New Roman"/>
          <w:color w:val="1E2120"/>
          <w:sz w:val="27"/>
          <w:szCs w:val="27"/>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A978CB">
        <w:rPr>
          <w:rFonts w:ascii="Times New Roman" w:eastAsia="Times New Roman" w:hAnsi="Times New Roman" w:cs="Times New Roman"/>
          <w:color w:val="1E2120"/>
          <w:sz w:val="27"/>
          <w:szCs w:val="27"/>
          <w:lang w:eastAsia="ru-RU"/>
        </w:rPr>
        <w:br/>
        <w:t>1.11. Учителю физкультуры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A978CB" w:rsidRPr="00A978CB" w:rsidRDefault="00A978CB" w:rsidP="00A978C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978CB">
        <w:rPr>
          <w:rFonts w:ascii="Times New Roman" w:eastAsia="Times New Roman" w:hAnsi="Times New Roman" w:cs="Times New Roman"/>
          <w:b/>
          <w:bCs/>
          <w:color w:val="1E2120"/>
          <w:sz w:val="30"/>
          <w:szCs w:val="30"/>
          <w:lang w:eastAsia="ru-RU"/>
        </w:rPr>
        <w:t>2. Трудовые функции</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физкультуры являются:</w:t>
      </w:r>
      <w:r w:rsidRPr="00A978CB">
        <w:rPr>
          <w:rFonts w:ascii="Times New Roman" w:eastAsia="Times New Roman" w:hAnsi="Times New Roman" w:cs="Times New Roman"/>
          <w:color w:val="1E2120"/>
          <w:sz w:val="27"/>
          <w:szCs w:val="27"/>
          <w:lang w:eastAsia="ru-RU"/>
        </w:rPr>
        <w:br/>
        <w:t>2.1. </w:t>
      </w:r>
      <w:ins w:id="4" w:author="Unknown">
        <w:r w:rsidRPr="00A978CB">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A978CB">
        <w:rPr>
          <w:rFonts w:ascii="Times New Roman" w:eastAsia="Times New Roman" w:hAnsi="Times New Roman" w:cs="Times New Roman"/>
          <w:color w:val="1E2120"/>
          <w:sz w:val="27"/>
          <w:szCs w:val="27"/>
          <w:lang w:eastAsia="ru-RU"/>
        </w:rPr>
        <w:br/>
        <w:t>2.1.1. Общепедагогическая функция. Обучение.</w:t>
      </w:r>
      <w:r w:rsidRPr="00A978CB">
        <w:rPr>
          <w:rFonts w:ascii="Times New Roman" w:eastAsia="Times New Roman" w:hAnsi="Times New Roman" w:cs="Times New Roman"/>
          <w:color w:val="1E2120"/>
          <w:sz w:val="27"/>
          <w:szCs w:val="27"/>
          <w:lang w:eastAsia="ru-RU"/>
        </w:rPr>
        <w:br/>
        <w:t>2.1.2. Воспитательная деятельность.</w:t>
      </w:r>
      <w:r w:rsidRPr="00A978CB">
        <w:rPr>
          <w:rFonts w:ascii="Times New Roman" w:eastAsia="Times New Roman" w:hAnsi="Times New Roman" w:cs="Times New Roman"/>
          <w:color w:val="1E2120"/>
          <w:sz w:val="27"/>
          <w:szCs w:val="27"/>
          <w:lang w:eastAsia="ru-RU"/>
        </w:rPr>
        <w:br/>
        <w:t>2.1.3. Развивающая деятельность.</w:t>
      </w:r>
      <w:r w:rsidRPr="00A978CB">
        <w:rPr>
          <w:rFonts w:ascii="Times New Roman" w:eastAsia="Times New Roman" w:hAnsi="Times New Roman" w:cs="Times New Roman"/>
          <w:color w:val="1E2120"/>
          <w:sz w:val="27"/>
          <w:szCs w:val="27"/>
          <w:lang w:eastAsia="ru-RU"/>
        </w:rPr>
        <w:br/>
        <w:t>2.2. </w:t>
      </w:r>
      <w:ins w:id="5" w:author="Unknown">
        <w:r w:rsidRPr="00A978CB">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A978CB">
        <w:rPr>
          <w:rFonts w:ascii="Times New Roman" w:eastAsia="Times New Roman" w:hAnsi="Times New Roman" w:cs="Times New Roman"/>
          <w:color w:val="1E2120"/>
          <w:sz w:val="27"/>
          <w:szCs w:val="27"/>
          <w:lang w:eastAsia="ru-RU"/>
        </w:rPr>
        <w:br/>
        <w:t>2.2.1. Педагогическая деятельность по реализации программ начального общего образования.</w:t>
      </w:r>
      <w:r w:rsidRPr="00A978CB">
        <w:rPr>
          <w:rFonts w:ascii="Times New Roman" w:eastAsia="Times New Roman" w:hAnsi="Times New Roman" w:cs="Times New Roman"/>
          <w:color w:val="1E2120"/>
          <w:sz w:val="27"/>
          <w:szCs w:val="27"/>
          <w:lang w:eastAsia="ru-RU"/>
        </w:rPr>
        <w:br/>
        <w:t>2.2.2. Педагогическая деятельность по реализации программ основного и среднего общего образования.</w:t>
      </w:r>
      <w:r w:rsidRPr="00A978CB">
        <w:rPr>
          <w:rFonts w:ascii="Times New Roman" w:eastAsia="Times New Roman" w:hAnsi="Times New Roman" w:cs="Times New Roman"/>
          <w:color w:val="1E2120"/>
          <w:sz w:val="27"/>
          <w:szCs w:val="27"/>
          <w:lang w:eastAsia="ru-RU"/>
        </w:rPr>
        <w:br/>
        <w:t>2.2.3. Предметное обучение. Физическая культура.</w:t>
      </w:r>
    </w:p>
    <w:p w:rsidR="00A978CB" w:rsidRPr="00A978CB" w:rsidRDefault="00A978CB" w:rsidP="00A978C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978CB">
        <w:rPr>
          <w:rFonts w:ascii="Times New Roman" w:eastAsia="Times New Roman" w:hAnsi="Times New Roman" w:cs="Times New Roman"/>
          <w:b/>
          <w:bCs/>
          <w:color w:val="1E2120"/>
          <w:sz w:val="30"/>
          <w:szCs w:val="30"/>
          <w:lang w:eastAsia="ru-RU"/>
        </w:rPr>
        <w:lastRenderedPageBreak/>
        <w:t>3. Должностные обязанности учителя физкультуры</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3.1. </w:t>
      </w:r>
      <w:ins w:id="6" w:author="Unknown">
        <w:r w:rsidRPr="00A978CB">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A978CB" w:rsidRPr="00A978C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начального, основного и среднего общего образования;</w:t>
      </w:r>
    </w:p>
    <w:p w:rsidR="00A978CB" w:rsidRPr="00A978C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разрабатывает и реализует программы по физической культуре в рамках основных общеобразовательных программ;</w:t>
      </w:r>
    </w:p>
    <w:p w:rsidR="00A978CB" w:rsidRPr="00A978C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A978CB" w:rsidRPr="00A978C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физкультуре;</w:t>
      </w:r>
    </w:p>
    <w:p w:rsidR="00A978CB" w:rsidRPr="00A978C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A978CB" w:rsidRPr="00A978C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физической культуре учащимися;</w:t>
      </w:r>
    </w:p>
    <w:p w:rsidR="00A978CB" w:rsidRPr="00A978C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формирует универсальные учебные действия;</w:t>
      </w:r>
    </w:p>
    <w:p w:rsidR="00A978CB" w:rsidRPr="00A978C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формирует у обучающихся школы мотивацию к обучению.</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3.2. </w:t>
      </w:r>
      <w:ins w:id="7" w:author="Unknown">
        <w:r w:rsidRPr="00A978CB">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A978CB" w:rsidRPr="00A978C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физической культуры, поддерживает режим посещения занятий, уважая человеческое достоинство, честь и репутацию детей;</w:t>
      </w:r>
    </w:p>
    <w:p w:rsidR="00A978CB" w:rsidRPr="00A978C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физкультуры, так и во внеурочной деятельности;</w:t>
      </w:r>
    </w:p>
    <w:p w:rsidR="00A978CB" w:rsidRPr="00A978C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A978CB" w:rsidRPr="00A978C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контролирует выполнение учениками правил поведения в спортивном зале, на стадионе и спортивных площадках в соответствии с Уставом школы и Правилами внутреннего распорядка учащихся общеобразовательной организации;</w:t>
      </w:r>
    </w:p>
    <w:p w:rsidR="00A978CB" w:rsidRPr="00A978C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исследовательской, проектной);</w:t>
      </w:r>
    </w:p>
    <w:p w:rsidR="00A978CB" w:rsidRPr="00A978C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способствует развитию у школьников познавательной активности, самостоятельности, инициативы, формированию гражданской позиции, способности к труду и жизни в условиях современного мира, культуры здорового и безопасного образа жизни.</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3.3. </w:t>
      </w:r>
      <w:ins w:id="8" w:author="Unknown">
        <w:r w:rsidRPr="00A978CB">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A978CB" w:rsidRPr="00A978C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физкультуре;</w:t>
      </w:r>
    </w:p>
    <w:p w:rsidR="00A978CB" w:rsidRPr="00A978C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lastRenderedPageBreak/>
        <w:t>развивает у детей познавательную активность, самостоятельность, инициативу, способности к исследованию и проектированию;</w:t>
      </w:r>
    </w:p>
    <w:p w:rsidR="00A978CB" w:rsidRPr="00A978C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дети с ограниченными возможностями здоровья и девиациями поведения, дети с зависимостью;</w:t>
      </w:r>
    </w:p>
    <w:p w:rsidR="00A978CB" w:rsidRPr="00A978C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A978CB" w:rsidRPr="00A978C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A978CB" w:rsidRPr="00A978C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физкультуре в рамках индивидуальных программ развития ребенка;</w:t>
      </w:r>
    </w:p>
    <w:p w:rsidR="00A978CB" w:rsidRPr="00A978C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формирование толерантности и позитивных образцов поликультурного общения.</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3.4. </w:t>
      </w:r>
      <w:ins w:id="9" w:author="Unknown">
        <w:r w:rsidRPr="00A978CB">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начального общего образования:</w:t>
        </w:r>
      </w:ins>
    </w:p>
    <w:p w:rsidR="00A978CB" w:rsidRPr="00A978C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проектирует образовательную деятельность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w:t>
      </w:r>
    </w:p>
    <w:p w:rsidR="00A978CB" w:rsidRPr="00A978C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формирует у детей социальную позицию обучающихся на всем протяжении обучения в начальной школе;</w:t>
      </w:r>
    </w:p>
    <w:p w:rsidR="00A978CB" w:rsidRPr="00A978C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формирует </w:t>
      </w:r>
      <w:proofErr w:type="spellStart"/>
      <w:r w:rsidRPr="00A978CB">
        <w:rPr>
          <w:rFonts w:ascii="Times New Roman" w:eastAsia="Times New Roman" w:hAnsi="Times New Roman" w:cs="Times New Roman"/>
          <w:color w:val="1E2120"/>
          <w:sz w:val="27"/>
          <w:szCs w:val="27"/>
          <w:lang w:eastAsia="ru-RU"/>
        </w:rPr>
        <w:t>метапредметные</w:t>
      </w:r>
      <w:proofErr w:type="spellEnd"/>
      <w:r w:rsidRPr="00A978CB">
        <w:rPr>
          <w:rFonts w:ascii="Times New Roman" w:eastAsia="Times New Roman" w:hAnsi="Times New Roman" w:cs="Times New Roman"/>
          <w:color w:val="1E2120"/>
          <w:sz w:val="27"/>
          <w:szCs w:val="27"/>
          <w:lang w:eastAsia="ru-RU"/>
        </w:rPr>
        <w:t xml:space="preserve"> компетенции, умение учиться и универсальные учебные действия до уровня, необходимого для освоения знаний и умений по физической культуре;</w:t>
      </w:r>
    </w:p>
    <w:p w:rsidR="00A978CB" w:rsidRPr="00A978C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объективно оценивает </w:t>
      </w:r>
      <w:proofErr w:type="gramStart"/>
      <w:r w:rsidRPr="00A978CB">
        <w:rPr>
          <w:rFonts w:ascii="Times New Roman" w:eastAsia="Times New Roman" w:hAnsi="Times New Roman" w:cs="Times New Roman"/>
          <w:color w:val="1E2120"/>
          <w:sz w:val="27"/>
          <w:szCs w:val="27"/>
          <w:lang w:eastAsia="ru-RU"/>
        </w:rPr>
        <w:t>успехи и возможности</w:t>
      </w:r>
      <w:proofErr w:type="gramEnd"/>
      <w:r w:rsidRPr="00A978CB">
        <w:rPr>
          <w:rFonts w:ascii="Times New Roman" w:eastAsia="Times New Roman" w:hAnsi="Times New Roman" w:cs="Times New Roman"/>
          <w:color w:val="1E2120"/>
          <w:sz w:val="27"/>
          <w:szCs w:val="27"/>
          <w:lang w:eastAsia="ru-RU"/>
        </w:rPr>
        <w:t xml:space="preserve"> обучающихся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A978CB" w:rsidRPr="00A978C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организует учебную деятельность с учетом своеобразия социальной ситуации развития ребенка;</w:t>
      </w:r>
    </w:p>
    <w:p w:rsidR="00A978CB" w:rsidRPr="00A978C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A978CB" w:rsidRPr="00A978C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участвует в мероприятии в четвертом классе начальной школы (во взаимодействии с учителем начальных классов и психологом) по профилактике </w:t>
      </w:r>
      <w:r w:rsidRPr="00A978CB">
        <w:rPr>
          <w:rFonts w:ascii="Times New Roman" w:eastAsia="Times New Roman" w:hAnsi="Times New Roman" w:cs="Times New Roman"/>
          <w:color w:val="1E2120"/>
          <w:sz w:val="27"/>
          <w:szCs w:val="27"/>
          <w:lang w:eastAsia="ru-RU"/>
        </w:rPr>
        <w:lastRenderedPageBreak/>
        <w:t>возможных трудностей адаптации детей к образовательной деятельности в основной школе.</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3.5. </w:t>
      </w:r>
      <w:ins w:id="10" w:author="Unknown">
        <w:r w:rsidRPr="00A978CB">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A978CB" w:rsidRPr="00A978CB" w:rsidRDefault="00A978CB" w:rsidP="00A978C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формирует общекультурные компетенции и понимание места физической культуры, спорта и здорового образа жизни в общей картине мира;</w:t>
      </w:r>
    </w:p>
    <w:p w:rsidR="00A978CB" w:rsidRPr="00A978CB" w:rsidRDefault="00A978CB" w:rsidP="00A978C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определяет на основе </w:t>
      </w:r>
      <w:proofErr w:type="gramStart"/>
      <w:r w:rsidRPr="00A978CB">
        <w:rPr>
          <w:rFonts w:ascii="Times New Roman" w:eastAsia="Times New Roman" w:hAnsi="Times New Roman" w:cs="Times New Roman"/>
          <w:color w:val="1E2120"/>
          <w:sz w:val="27"/>
          <w:szCs w:val="27"/>
          <w:lang w:eastAsia="ru-RU"/>
        </w:rPr>
        <w:t>анализа учебной деятельности</w:t>
      </w:r>
      <w:proofErr w:type="gramEnd"/>
      <w:r w:rsidRPr="00A978CB">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A978CB" w:rsidRPr="00A978CB" w:rsidRDefault="00A978CB" w:rsidP="00A978C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«Физическая культура»;</w:t>
      </w:r>
    </w:p>
    <w:p w:rsidR="00A978CB" w:rsidRPr="00A978CB" w:rsidRDefault="00A978CB" w:rsidP="00A978C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A978CB">
        <w:rPr>
          <w:rFonts w:ascii="Times New Roman" w:eastAsia="Times New Roman" w:hAnsi="Times New Roman" w:cs="Times New Roman"/>
          <w:color w:val="1E2120"/>
          <w:sz w:val="27"/>
          <w:szCs w:val="27"/>
          <w:lang w:eastAsia="ru-RU"/>
        </w:rPr>
        <w:t>отдельных контингентов</w:t>
      </w:r>
      <w:proofErr w:type="gramEnd"/>
      <w:r w:rsidRPr="00A978CB">
        <w:rPr>
          <w:rFonts w:ascii="Times New Roman" w:eastAsia="Times New Roman" w:hAnsi="Times New Roman" w:cs="Times New Roman"/>
          <w:color w:val="1E2120"/>
          <w:sz w:val="27"/>
          <w:szCs w:val="27"/>
          <w:lang w:eastAsia="ru-RU"/>
        </w:rPr>
        <w:t xml:space="preserve"> учащихся с выдающимися спортивными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A978CB" w:rsidRPr="00A978CB" w:rsidRDefault="00A978CB" w:rsidP="00A978C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осуществляет организацию спартакиад, спортивных соревнований и игр, дней здоровья в школе, иных внеурочных спортивных и оздоровительных мероприятий.</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3.6. </w:t>
      </w:r>
      <w:ins w:id="11" w:author="Unknown">
        <w:r w:rsidRPr="00A978CB">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«Физическая культура»:</w:t>
        </w:r>
      </w:ins>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формирует конкретные знания, умения и навыки в области физкультуры;</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физической культуры каждого ребенка и реализующую принципы современной педагогики;</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физкультуры;</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физической культуре, спартакиадах, спортивных соревнованиях и играх, защите исследовательских работ и проектов по физкультуре;</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формирует и поддерживает высокую мотивацию, развивает спортивные способности обучающихся, ведет спортивные секции, факультативные и элективные курсы для желающих и эффективно работающих в них учащихся школы;</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lastRenderedPageBreak/>
        <w:t>предоставляет информацию о дополнительном образовании, возможности углубленных занятий физкультурой или определенным видом спорта в других образовательных и иных организациях;</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необходима физкультура;</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содействует формированию у школьников позитивных эмоций от спортивной деятельности по физкультуре;</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спортивным достижениям одноклассников независимо от абсолютного уровня этого достижения;</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формирует представления обучающихся о пользе физкультуры и здорового образа жизни вне зависимости от избранной профессии или специальности;</w:t>
      </w:r>
    </w:p>
    <w:p w:rsidR="00A978CB" w:rsidRPr="00A978C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A978CB">
        <w:rPr>
          <w:rFonts w:ascii="Times New Roman" w:eastAsia="Times New Roman" w:hAnsi="Times New Roman" w:cs="Times New Roman"/>
          <w:color w:val="1E2120"/>
          <w:sz w:val="27"/>
          <w:szCs w:val="27"/>
          <w:lang w:eastAsia="ru-RU"/>
        </w:rPr>
        <w:t>межпредметные</w:t>
      </w:r>
      <w:proofErr w:type="spellEnd"/>
      <w:r w:rsidRPr="00A978CB">
        <w:rPr>
          <w:rFonts w:ascii="Times New Roman" w:eastAsia="Times New Roman" w:hAnsi="Times New Roman" w:cs="Times New Roman"/>
          <w:color w:val="1E2120"/>
          <w:sz w:val="27"/>
          <w:szCs w:val="27"/>
          <w:lang w:eastAsia="ru-RU"/>
        </w:rPr>
        <w:t xml:space="preserve"> связи в процессе преподавания физической культуры.</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3.7.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A978CB">
        <w:rPr>
          <w:rFonts w:ascii="Times New Roman" w:eastAsia="Times New Roman" w:hAnsi="Times New Roman" w:cs="Times New Roman"/>
          <w:color w:val="1E2120"/>
          <w:sz w:val="27"/>
          <w:szCs w:val="27"/>
          <w:lang w:eastAsia="ru-RU"/>
        </w:rPr>
        <w:br/>
        <w:t>3.8. Ведёт в установленном порядке учебную документацию, осуществляет текущий контроль успеваемости учащихся и посещения ими уроков физкультуры, выставляет текущие оценки в классный журнал и дневники, своевременно сдаёт администрации школы необходимые отчётные данные.</w:t>
      </w:r>
      <w:r w:rsidRPr="00A978CB">
        <w:rPr>
          <w:rFonts w:ascii="Times New Roman" w:eastAsia="Times New Roman" w:hAnsi="Times New Roman" w:cs="Times New Roman"/>
          <w:color w:val="1E2120"/>
          <w:sz w:val="27"/>
          <w:szCs w:val="27"/>
          <w:lang w:eastAsia="ru-RU"/>
        </w:rPr>
        <w:br/>
        <w:t>3.9. Осуществляет обучение с учетом возраста, подготовленности, индивидуальных и психофизических особенностей и интересов обучающихся, ведет работу по овладению обучающимися навыками и техникой выполнения физических упражнений, формирует их нравственно-волевые качества.</w:t>
      </w:r>
      <w:r w:rsidRPr="00A978CB">
        <w:rPr>
          <w:rFonts w:ascii="Times New Roman" w:eastAsia="Times New Roman" w:hAnsi="Times New Roman" w:cs="Times New Roman"/>
          <w:color w:val="1E2120"/>
          <w:sz w:val="27"/>
          <w:szCs w:val="27"/>
          <w:lang w:eastAsia="ru-RU"/>
        </w:rPr>
        <w:br/>
        <w:t xml:space="preserve">3.10. Обеспечивает индивидуально-дифференцированный подход к подбору и комплектованию групп школьников для проведения физкультурных занятий и оздоровительных мероприятий; безопасность детей, эмоциональный </w:t>
      </w:r>
      <w:proofErr w:type="spellStart"/>
      <w:r w:rsidRPr="00A978CB">
        <w:rPr>
          <w:rFonts w:ascii="Times New Roman" w:eastAsia="Times New Roman" w:hAnsi="Times New Roman" w:cs="Times New Roman"/>
          <w:color w:val="1E2120"/>
          <w:sz w:val="27"/>
          <w:szCs w:val="27"/>
          <w:lang w:eastAsia="ru-RU"/>
        </w:rPr>
        <w:t>ком¬форт</w:t>
      </w:r>
      <w:proofErr w:type="spellEnd"/>
      <w:r w:rsidRPr="00A978CB">
        <w:rPr>
          <w:rFonts w:ascii="Times New Roman" w:eastAsia="Times New Roman" w:hAnsi="Times New Roman" w:cs="Times New Roman"/>
          <w:color w:val="1E2120"/>
          <w:sz w:val="27"/>
          <w:szCs w:val="27"/>
          <w:lang w:eastAsia="ru-RU"/>
        </w:rPr>
        <w:t xml:space="preserve"> в период занятий физическими упражнениями.</w:t>
      </w:r>
      <w:r w:rsidRPr="00A978CB">
        <w:rPr>
          <w:rFonts w:ascii="Times New Roman" w:eastAsia="Times New Roman" w:hAnsi="Times New Roman" w:cs="Times New Roman"/>
          <w:color w:val="1E2120"/>
          <w:sz w:val="27"/>
          <w:szCs w:val="27"/>
          <w:lang w:eastAsia="ru-RU"/>
        </w:rPr>
        <w:br/>
        <w:t>3.11. Контролирует наличие у детей спортивной формы и обуви.</w:t>
      </w:r>
      <w:r w:rsidRPr="00A978CB">
        <w:rPr>
          <w:rFonts w:ascii="Times New Roman" w:eastAsia="Times New Roman" w:hAnsi="Times New Roman" w:cs="Times New Roman"/>
          <w:color w:val="1E2120"/>
          <w:sz w:val="27"/>
          <w:szCs w:val="27"/>
          <w:lang w:eastAsia="ru-RU"/>
        </w:rPr>
        <w:br/>
        <w:t>3.12. Учитель физкультуры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A978CB">
        <w:rPr>
          <w:rFonts w:ascii="Times New Roman" w:eastAsia="Times New Roman" w:hAnsi="Times New Roman" w:cs="Times New Roman"/>
          <w:color w:val="1E2120"/>
          <w:sz w:val="27"/>
          <w:szCs w:val="27"/>
          <w:lang w:eastAsia="ru-RU"/>
        </w:rPr>
        <w:br/>
        <w:t>3.13. Организует работу спортивных секций, занятия с детьми "групп риска", имеющими проблемы в состоянии здоровья и физического развития, а также работу с детьми, имеющими высокий уровень физического развития и физической подготовленности.</w:t>
      </w:r>
      <w:r w:rsidRPr="00A978CB">
        <w:rPr>
          <w:rFonts w:ascii="Times New Roman" w:eastAsia="Times New Roman" w:hAnsi="Times New Roman" w:cs="Times New Roman"/>
          <w:color w:val="1E2120"/>
          <w:sz w:val="27"/>
          <w:szCs w:val="27"/>
          <w:lang w:eastAsia="ru-RU"/>
        </w:rPr>
        <w:br/>
        <w:t xml:space="preserve">3.14. Организует оздоровительные мероприятия (зарядки, дни здоровья, спортивные месячники и т.д.), участвует в организации оздоровительных, </w:t>
      </w:r>
      <w:r w:rsidRPr="00A978CB">
        <w:rPr>
          <w:rFonts w:ascii="Times New Roman" w:eastAsia="Times New Roman" w:hAnsi="Times New Roman" w:cs="Times New Roman"/>
          <w:color w:val="1E2120"/>
          <w:sz w:val="27"/>
          <w:szCs w:val="27"/>
          <w:lang w:eastAsia="ru-RU"/>
        </w:rPr>
        <w:lastRenderedPageBreak/>
        <w:t>спортивных мероприятий в пришкольном оздоровительном лагере.</w:t>
      </w:r>
      <w:r w:rsidRPr="00A978CB">
        <w:rPr>
          <w:rFonts w:ascii="Times New Roman" w:eastAsia="Times New Roman" w:hAnsi="Times New Roman" w:cs="Times New Roman"/>
          <w:color w:val="1E2120"/>
          <w:sz w:val="27"/>
          <w:szCs w:val="27"/>
          <w:lang w:eastAsia="ru-RU"/>
        </w:rPr>
        <w:br/>
        <w:t>3.15. Организует участие обучающихся в спортивных соревнованиях и играх, в неделях физкультуры,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A978CB">
        <w:rPr>
          <w:rFonts w:ascii="Times New Roman" w:eastAsia="Times New Roman" w:hAnsi="Times New Roman" w:cs="Times New Roman"/>
          <w:color w:val="1E2120"/>
          <w:sz w:val="27"/>
          <w:szCs w:val="27"/>
          <w:lang w:eastAsia="ru-RU"/>
        </w:rPr>
        <w:br/>
        <w:t>3.16. Организует совместно с коллегами проведение школьного этапа олимпиады по физической культуре, спортивных соревнований и игр. Формирует сборные команды школы для участия в следующих этапах олимпиады, спортивных соревнований и игр по физкультуре.</w:t>
      </w:r>
      <w:r w:rsidRPr="00A978CB">
        <w:rPr>
          <w:rFonts w:ascii="Times New Roman" w:eastAsia="Times New Roman" w:hAnsi="Times New Roman" w:cs="Times New Roman"/>
          <w:color w:val="1E2120"/>
          <w:sz w:val="27"/>
          <w:szCs w:val="27"/>
          <w:lang w:eastAsia="ru-RU"/>
        </w:rPr>
        <w:br/>
        <w:t>3.17. Осуществляет контроль состояния и эксплуатации имеющихся спортивных сооружений и помещений, спортивных снарядов, а также сохранности, содержания и правильного использования спортивного инвентаря и оборудования.</w:t>
      </w:r>
      <w:r w:rsidRPr="00A978CB">
        <w:rPr>
          <w:rFonts w:ascii="Times New Roman" w:eastAsia="Times New Roman" w:hAnsi="Times New Roman" w:cs="Times New Roman"/>
          <w:color w:val="1E2120"/>
          <w:sz w:val="27"/>
          <w:szCs w:val="27"/>
          <w:lang w:eastAsia="ru-RU"/>
        </w:rPr>
        <w:br/>
        <w:t>3.18. Осуществляет контроль ежедневной обработки спортивного инвентаря и матов в спортивном зале с использованием мыльно-содового раствора, а также проветривание спортивного, гимнастического залов после каждого занятия в течение не менее 10 минут.</w:t>
      </w:r>
      <w:r w:rsidRPr="00A978CB">
        <w:rPr>
          <w:rFonts w:ascii="Times New Roman" w:eastAsia="Times New Roman" w:hAnsi="Times New Roman" w:cs="Times New Roman"/>
          <w:color w:val="1E2120"/>
          <w:sz w:val="27"/>
          <w:szCs w:val="27"/>
          <w:lang w:eastAsia="ru-RU"/>
        </w:rPr>
        <w:br/>
        <w:t>3.19. Соблюдает отношение времени, затраченного на непосредственное выполнение физических упражнений к общему времени занятия физической культурой, которое должно составлять не менее 70%.</w:t>
      </w:r>
      <w:r w:rsidRPr="00A978CB">
        <w:rPr>
          <w:rFonts w:ascii="Times New Roman" w:eastAsia="Times New Roman" w:hAnsi="Times New Roman" w:cs="Times New Roman"/>
          <w:color w:val="1E2120"/>
          <w:sz w:val="27"/>
          <w:szCs w:val="27"/>
          <w:lang w:eastAsia="ru-RU"/>
        </w:rPr>
        <w:br/>
        <w:t>3.20. После окончания последнего урока физической культуры яму для прыжков в длину закрывает полимерной пленкой или иными защитными приспособлениями во избежание загрязнения песка.</w:t>
      </w:r>
      <w:r w:rsidRPr="00A978CB">
        <w:rPr>
          <w:rFonts w:ascii="Times New Roman" w:eastAsia="Times New Roman" w:hAnsi="Times New Roman" w:cs="Times New Roman"/>
          <w:color w:val="1E2120"/>
          <w:sz w:val="27"/>
          <w:szCs w:val="27"/>
          <w:lang w:eastAsia="ru-RU"/>
        </w:rPr>
        <w:br/>
        <w:t>3.21. Осуществляет ведение электронной документации по своему предмету, в том числе электронного журнала и дневников (при использовании в школе).</w:t>
      </w:r>
      <w:r w:rsidRPr="00A978CB">
        <w:rPr>
          <w:rFonts w:ascii="Times New Roman" w:eastAsia="Times New Roman" w:hAnsi="Times New Roman" w:cs="Times New Roman"/>
          <w:color w:val="1E2120"/>
          <w:sz w:val="27"/>
          <w:szCs w:val="27"/>
          <w:lang w:eastAsia="ru-RU"/>
        </w:rPr>
        <w:br/>
        <w:t>3.22. Обеспечивает охрану жизни и здоровья учащихся во время проведения уроков физкультуры, факультативных и элективных курсов, спортивных секций, дополнительных и иных проводимых учителем физкультуры занятий, а также во время проведения школьного этапа олимпиады по физкультуре, спортивных соревнований и игр, оздоровительных мероприятий, проводимых педагогом.</w:t>
      </w:r>
      <w:r w:rsidRPr="00A978CB">
        <w:rPr>
          <w:rFonts w:ascii="Times New Roman" w:eastAsia="Times New Roman" w:hAnsi="Times New Roman" w:cs="Times New Roman"/>
          <w:color w:val="1E2120"/>
          <w:sz w:val="27"/>
          <w:szCs w:val="27"/>
          <w:lang w:eastAsia="ru-RU"/>
        </w:rPr>
        <w:br/>
        <w:t>3.23. </w:t>
      </w:r>
      <w:ins w:id="12" w:author="Unknown">
        <w:r w:rsidRPr="00A978CB">
          <w:rPr>
            <w:rFonts w:ascii="Times New Roman" w:eastAsia="Times New Roman" w:hAnsi="Times New Roman" w:cs="Times New Roman"/>
            <w:color w:val="1E2120"/>
            <w:sz w:val="27"/>
            <w:szCs w:val="27"/>
            <w:u w:val="single"/>
            <w:bdr w:val="none" w:sz="0" w:space="0" w:color="auto" w:frame="1"/>
            <w:lang w:eastAsia="ru-RU"/>
          </w:rPr>
          <w:t>Учителю физкультуры запрещается:</w:t>
        </w:r>
      </w:ins>
    </w:p>
    <w:p w:rsidR="00A978CB" w:rsidRPr="00A978C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изменять по своему усмотрению расписание занятий;</w:t>
      </w:r>
    </w:p>
    <w:p w:rsidR="00A978CB" w:rsidRPr="00A978C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отменять, удлинять или сокращать продолжительность уроков (занятий) и перемен между ними;</w:t>
      </w:r>
    </w:p>
    <w:p w:rsidR="00A978CB" w:rsidRPr="00A978C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удалять обучающихся с уроков физкультуры и иных занятий по физкультуре;</w:t>
      </w:r>
    </w:p>
    <w:p w:rsidR="00A978CB" w:rsidRPr="00A978C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проводить спортивные занятия и мероприятия на сырых площадках и (или) на площадках, имеющих дефекты;</w:t>
      </w:r>
    </w:p>
    <w:p w:rsidR="00A978CB" w:rsidRPr="00A978C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проводить занятия на открытых спортивных площадках в дождливые, ветреные и морозные дни;</w:t>
      </w:r>
    </w:p>
    <w:p w:rsidR="00A978CB" w:rsidRPr="00A978C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lastRenderedPageBreak/>
        <w:t>использовать неисправную мебель, электрооборудование, спортивное оборудование, спортивные снаряды и инвентарь, ЭСО и оргтехнику или перечисленное оборудование и мебель с явными признаками повреждения;</w:t>
      </w:r>
    </w:p>
    <w:p w:rsidR="00A978CB" w:rsidRPr="00A978C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курить в помещении и на территории школы.</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3.24. Информирует директора, а при его отсутствии – дежурного администратора школы о несчастном случае, принимает меры по оказанию первой помощи пострадавшим.</w:t>
      </w:r>
      <w:r w:rsidRPr="00A978CB">
        <w:rPr>
          <w:rFonts w:ascii="Times New Roman" w:eastAsia="Times New Roman" w:hAnsi="Times New Roman" w:cs="Times New Roman"/>
          <w:color w:val="1E2120"/>
          <w:sz w:val="27"/>
          <w:szCs w:val="27"/>
          <w:lang w:eastAsia="ru-RU"/>
        </w:rPr>
        <w:br/>
        <w:t>3.25.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неделях физической культуры, а также в предметных школьных МО и методических объединениях учителей физкультуры, которые проводятся вышестоящей организацией.</w:t>
      </w:r>
      <w:r w:rsidRPr="00A978CB">
        <w:rPr>
          <w:rFonts w:ascii="Times New Roman" w:eastAsia="Times New Roman" w:hAnsi="Times New Roman" w:cs="Times New Roman"/>
          <w:color w:val="1E2120"/>
          <w:sz w:val="27"/>
          <w:szCs w:val="27"/>
          <w:lang w:eastAsia="ru-RU"/>
        </w:rPr>
        <w:br/>
        <w:t>3.26.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A978CB">
        <w:rPr>
          <w:rFonts w:ascii="Times New Roman" w:eastAsia="Times New Roman" w:hAnsi="Times New Roman" w:cs="Times New Roman"/>
          <w:color w:val="1E2120"/>
          <w:sz w:val="27"/>
          <w:szCs w:val="27"/>
          <w:lang w:eastAsia="ru-RU"/>
        </w:rPr>
        <w:br/>
        <w:t>3.27.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A978CB">
        <w:rPr>
          <w:rFonts w:ascii="Times New Roman" w:eastAsia="Times New Roman" w:hAnsi="Times New Roman" w:cs="Times New Roman"/>
          <w:color w:val="1E2120"/>
          <w:sz w:val="27"/>
          <w:szCs w:val="27"/>
          <w:lang w:eastAsia="ru-RU"/>
        </w:rPr>
        <w:br/>
        <w:t>3.28. Строго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и правила поведения, является примером для школьников.</w:t>
      </w:r>
      <w:r w:rsidRPr="00A978CB">
        <w:rPr>
          <w:rFonts w:ascii="Times New Roman" w:eastAsia="Times New Roman" w:hAnsi="Times New Roman" w:cs="Times New Roman"/>
          <w:color w:val="1E2120"/>
          <w:sz w:val="27"/>
          <w:szCs w:val="27"/>
          <w:lang w:eastAsia="ru-RU"/>
        </w:rPr>
        <w:br/>
        <w:t>3.29. Осуществляет контроль состояния здоровья и физического развития учащихся в течение всего периода обучения.</w:t>
      </w:r>
      <w:r w:rsidRPr="00A978CB">
        <w:rPr>
          <w:rFonts w:ascii="Times New Roman" w:eastAsia="Times New Roman" w:hAnsi="Times New Roman" w:cs="Times New Roman"/>
          <w:color w:val="1E2120"/>
          <w:sz w:val="27"/>
          <w:szCs w:val="27"/>
          <w:lang w:eastAsia="ru-RU"/>
        </w:rPr>
        <w:br/>
        <w:t>3.30. </w:t>
      </w:r>
      <w:ins w:id="13" w:author="Unknown">
        <w:r w:rsidRPr="00A978CB">
          <w:rPr>
            <w:rFonts w:ascii="Times New Roman" w:eastAsia="Times New Roman" w:hAnsi="Times New Roman" w:cs="Times New Roman"/>
            <w:color w:val="1E2120"/>
            <w:sz w:val="27"/>
            <w:szCs w:val="27"/>
            <w:u w:val="single"/>
            <w:bdr w:val="none" w:sz="0" w:space="0" w:color="auto" w:frame="1"/>
            <w:lang w:eastAsia="ru-RU"/>
          </w:rPr>
          <w:t>Учитель физкультуры, выполняющий обязанности заведующего спортивным залом:</w:t>
        </w:r>
      </w:ins>
    </w:p>
    <w:p w:rsidR="00A978CB" w:rsidRPr="00A978C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проводит паспортизацию спортивного зала;</w:t>
      </w:r>
    </w:p>
    <w:p w:rsidR="00A978CB" w:rsidRPr="00A978C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A978CB" w:rsidRPr="00A978C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разрабатывает инструкции по охране труда в спортивном зале и на спортивных площадках, по видам спортивной деятельности и при использовании спортивных снарядов с консультативной помощью специалиста по охране труда;</w:t>
      </w:r>
    </w:p>
    <w:p w:rsidR="00A978CB" w:rsidRPr="00A978C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спортивном зале и на спортивной площадке, а также правил поведения в спортивном зале и на спортивных площадках;</w:t>
      </w:r>
    </w:p>
    <w:p w:rsidR="00A978CB" w:rsidRPr="00A978C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проводит вводный инструктаж обучающихся по правилам поведения в спортивном зале и на спортивных площадках, первичные инструктажи перед каждой новой темой и при первом использовании спортивного снаряда с обязательной регистрацией в журнале инструктажей.</w:t>
      </w:r>
    </w:p>
    <w:p w:rsidR="00A978CB" w:rsidRPr="00A978C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lastRenderedPageBreak/>
        <w:t>готовит спортивный зал, спортивное оборудование и спортивные снаряды к приемке на начало нового учебного года.</w:t>
      </w:r>
    </w:p>
    <w:p w:rsidR="00A978CB" w:rsidRPr="00A978C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3.31. Педагог соблюдает положения данной должностной инструкции учителя физкультуры,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A978CB">
        <w:rPr>
          <w:rFonts w:ascii="Times New Roman" w:eastAsia="Times New Roman" w:hAnsi="Times New Roman" w:cs="Times New Roman"/>
          <w:color w:val="1E2120"/>
          <w:sz w:val="27"/>
          <w:szCs w:val="27"/>
          <w:lang w:eastAsia="ru-RU"/>
        </w:rPr>
        <w:br/>
        <w:t>3.32. Педагог периодически проходит бесплатные медицинские обследования, аттестацию, повышает свою профессиональную квалификацию и компетенцию.</w:t>
      </w:r>
      <w:r w:rsidRPr="00A978CB">
        <w:rPr>
          <w:rFonts w:ascii="Times New Roman" w:eastAsia="Times New Roman" w:hAnsi="Times New Roman" w:cs="Times New Roman"/>
          <w:color w:val="1E2120"/>
          <w:sz w:val="27"/>
          <w:szCs w:val="27"/>
          <w:lang w:eastAsia="ru-RU"/>
        </w:rPr>
        <w:br/>
        <w:t>3.33.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A978CB" w:rsidRPr="00A978CB" w:rsidRDefault="00A978CB" w:rsidP="00A978C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978CB">
        <w:rPr>
          <w:rFonts w:ascii="Times New Roman" w:eastAsia="Times New Roman" w:hAnsi="Times New Roman" w:cs="Times New Roman"/>
          <w:b/>
          <w:bCs/>
          <w:color w:val="1E2120"/>
          <w:sz w:val="30"/>
          <w:szCs w:val="30"/>
          <w:lang w:eastAsia="ru-RU"/>
        </w:rPr>
        <w:t>4. Права</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u w:val="single"/>
          <w:bdr w:val="none" w:sz="0" w:space="0" w:color="auto" w:frame="1"/>
          <w:lang w:eastAsia="ru-RU"/>
        </w:rPr>
        <w:t>У</w:t>
      </w:r>
      <w:ins w:id="14" w:author="Unknown">
        <w:r w:rsidRPr="00A978CB">
          <w:rPr>
            <w:rFonts w:ascii="Times New Roman" w:eastAsia="Times New Roman" w:hAnsi="Times New Roman" w:cs="Times New Roman"/>
            <w:color w:val="1E2120"/>
            <w:sz w:val="27"/>
            <w:szCs w:val="27"/>
            <w:u w:val="single"/>
            <w:bdr w:val="none" w:sz="0" w:space="0" w:color="auto" w:frame="1"/>
            <w:lang w:eastAsia="ru-RU"/>
          </w:rPr>
          <w:t>читель физкультуры имеет право:</w:t>
        </w:r>
      </w:ins>
      <w:r w:rsidRPr="00A978CB">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определенном Уставом.</w:t>
      </w:r>
      <w:r w:rsidRPr="00A978CB">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по физкультуре и Федеральных образовательных стандартов начального, основного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A978CB">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физкультуре, учебные пособия и учебники по физкультуре, методы оценки знаний и умений обучающихся, рекомендуемые Министерством просвещения Российской Федерации или разработанные самим педагогом и прошедшие необходимую экспертизу.</w:t>
      </w:r>
      <w:r w:rsidRPr="00A978CB">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A978CB">
        <w:rPr>
          <w:rFonts w:ascii="Times New Roman" w:eastAsia="Times New Roman" w:hAnsi="Times New Roman" w:cs="Times New Roman"/>
          <w:color w:val="1E2120"/>
          <w:sz w:val="27"/>
          <w:szCs w:val="27"/>
          <w:lang w:eastAsia="ru-RU"/>
        </w:rPr>
        <w:br/>
        <w:t>4.5. Давать обучающимся во время уроков физической культуры,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A978CB">
        <w:rPr>
          <w:rFonts w:ascii="Times New Roman" w:eastAsia="Times New Roman" w:hAnsi="Times New Roman" w:cs="Times New Roman"/>
          <w:color w:val="1E2120"/>
          <w:sz w:val="27"/>
          <w:szCs w:val="27"/>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A978CB">
        <w:rPr>
          <w:rFonts w:ascii="Times New Roman" w:eastAsia="Times New Roman" w:hAnsi="Times New Roman" w:cs="Times New Roman"/>
          <w:color w:val="1E2120"/>
          <w:sz w:val="27"/>
          <w:szCs w:val="27"/>
          <w:lang w:eastAsia="ru-RU"/>
        </w:rPr>
        <w:br/>
        <w:t xml:space="preserve">4.7. Предоставлять на рассмотрение администрации школы предложения по улучшению деятельности общеобразовательной организации и </w:t>
      </w:r>
      <w:r w:rsidRPr="00A978CB">
        <w:rPr>
          <w:rFonts w:ascii="Times New Roman" w:eastAsia="Times New Roman" w:hAnsi="Times New Roman" w:cs="Times New Roman"/>
          <w:color w:val="1E2120"/>
          <w:sz w:val="27"/>
          <w:szCs w:val="27"/>
          <w:lang w:eastAsia="ru-RU"/>
        </w:rPr>
        <w:lastRenderedPageBreak/>
        <w:t>усовершенствованию способов работы по вопросам, относящимся к компетенции педагогического работника.</w:t>
      </w:r>
      <w:r w:rsidRPr="00A978CB">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A978CB">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A978CB">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A978CB">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A978CB">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A978CB">
        <w:rPr>
          <w:rFonts w:ascii="Times New Roman" w:eastAsia="Times New Roman" w:hAnsi="Times New Roman" w:cs="Times New Roman"/>
          <w:color w:val="1E2120"/>
          <w:sz w:val="27"/>
          <w:szCs w:val="27"/>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A978CB" w:rsidRPr="00A978CB" w:rsidRDefault="00A978CB" w:rsidP="00A978C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978CB">
        <w:rPr>
          <w:rFonts w:ascii="Times New Roman" w:eastAsia="Times New Roman" w:hAnsi="Times New Roman" w:cs="Times New Roman"/>
          <w:b/>
          <w:bCs/>
          <w:color w:val="1E2120"/>
          <w:sz w:val="30"/>
          <w:szCs w:val="30"/>
          <w:lang w:eastAsia="ru-RU"/>
        </w:rPr>
        <w:t>5. Ответственность</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5.1. </w:t>
      </w:r>
      <w:ins w:id="15" w:author="Unknown">
        <w:r w:rsidRPr="00A978CB">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физкультуры несет ответственность:</w:t>
        </w:r>
      </w:ins>
    </w:p>
    <w:p w:rsidR="00A978CB" w:rsidRPr="00A978C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физкультуре согласно учебному плану, расписанию и графику учебной деятельности;</w:t>
      </w:r>
    </w:p>
    <w:p w:rsidR="00A978CB" w:rsidRPr="00A978C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за жизнь и здоровье учащихся во время урока или иного проводимого им занятия или мероприятия, во время сопровождения учеников на олимпиады по физической культуре, спортивные соревнования, игры и спартакиады;</w:t>
      </w:r>
    </w:p>
    <w:p w:rsidR="00A978CB" w:rsidRPr="00A978C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A978CB" w:rsidRPr="00A978C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A978CB" w:rsidRPr="00A978C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за несоблюдение инструкций по охране труда и пожарной безопасности;</w:t>
      </w:r>
    </w:p>
    <w:p w:rsidR="00A978CB" w:rsidRPr="00A978C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спортивном зале, стадионе и на спортивных площадках, а также на мероприятиях, проводимых учителем физической культуры;</w:t>
      </w:r>
    </w:p>
    <w:p w:rsidR="00A978CB" w:rsidRPr="00A978C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lastRenderedPageBreak/>
        <w:t>за несвоевременное проведение инструктажей учащихся, необходимых при проведении уроков и занятий по физкультуре, спортивных соревнований и игр, при выезде на олимпиады, соревнования и игры по физкультуре с обязательной фиксацией в Журнале регистрации инструктажей по охране труда.</w:t>
      </w:r>
    </w:p>
    <w:p w:rsidR="00A978CB" w:rsidRPr="00A978C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A978CB">
        <w:rPr>
          <w:rFonts w:ascii="Times New Roman" w:eastAsia="Times New Roman" w:hAnsi="Times New Roman" w:cs="Times New Roman"/>
          <w:color w:val="1E2120"/>
          <w:sz w:val="27"/>
          <w:szCs w:val="27"/>
          <w:lang w:eastAsia="ru-RU"/>
        </w:rPr>
        <w:t>профстандарту</w:t>
      </w:r>
      <w:proofErr w:type="spellEnd"/>
      <w:r w:rsidRPr="00A978CB">
        <w:rPr>
          <w:rFonts w:ascii="Times New Roman" w:eastAsia="Times New Roman" w:hAnsi="Times New Roman" w:cs="Times New Roman"/>
          <w:color w:val="1E2120"/>
          <w:sz w:val="27"/>
          <w:szCs w:val="27"/>
          <w:lang w:eastAsia="ru-RU"/>
        </w:rPr>
        <w:t>, Устава и Правил внутреннего трудового распорядка, законных распоряжений директора школы и иных локальных нормативных актов, учитель физической культуры подвергается дисциплинарному взысканию согласно статье 192 Трудового Кодекса Российской Федерации.</w:t>
      </w:r>
      <w:r w:rsidRPr="00A978CB">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физкультуры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A978CB">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физической культуры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A978CB">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A978CB">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A978CB" w:rsidRPr="00A978CB" w:rsidRDefault="00A978CB" w:rsidP="00A978C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978CB">
        <w:rPr>
          <w:rFonts w:ascii="Times New Roman" w:eastAsia="Times New Roman" w:hAnsi="Times New Roman" w:cs="Times New Roman"/>
          <w:b/>
          <w:bCs/>
          <w:color w:val="1E2120"/>
          <w:sz w:val="30"/>
          <w:szCs w:val="30"/>
          <w:lang w:eastAsia="ru-RU"/>
        </w:rPr>
        <w:t>6. Взаимоотношения. Связи по должности</w:t>
      </w:r>
    </w:p>
    <w:p w:rsidR="00A978CB" w:rsidRPr="00A978C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xml:space="preserve">6.1. Продолжительность рабочего времени (нормы часов педагогической работы за ставку заработной платы) для учителя физкультуры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w:t>
      </w:r>
      <w:r w:rsidRPr="00A978CB">
        <w:rPr>
          <w:rFonts w:ascii="Times New Roman" w:eastAsia="Times New Roman" w:hAnsi="Times New Roman" w:cs="Times New Roman"/>
          <w:color w:val="1E2120"/>
          <w:sz w:val="27"/>
          <w:szCs w:val="27"/>
          <w:lang w:eastAsia="ru-RU"/>
        </w:rPr>
        <w:lastRenderedPageBreak/>
        <w:t>научная и исследовательская работа, а также другая педагогическая работа, предусмотренная трудовыми (должностными) обязанностями и (или) индивидуальным планом.</w:t>
      </w:r>
      <w:r w:rsidRPr="00A978CB">
        <w:rPr>
          <w:rFonts w:ascii="Times New Roman" w:eastAsia="Times New Roman" w:hAnsi="Times New Roman" w:cs="Times New Roman"/>
          <w:color w:val="1E2120"/>
          <w:sz w:val="27"/>
          <w:szCs w:val="27"/>
          <w:lang w:eastAsia="ru-RU"/>
        </w:rPr>
        <w:br/>
        <w:t>6.2. Учитель физической культуры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образовательной организации.</w:t>
      </w:r>
      <w:r w:rsidRPr="00A978CB">
        <w:rPr>
          <w:rFonts w:ascii="Times New Roman" w:eastAsia="Times New Roman" w:hAnsi="Times New Roman" w:cs="Times New Roman"/>
          <w:color w:val="1E2120"/>
          <w:sz w:val="27"/>
          <w:szCs w:val="27"/>
          <w:lang w:eastAsia="ru-RU"/>
        </w:rPr>
        <w:br/>
        <w:t>6.3. Во время каникул, не приходящихся на отпуск, учитель физкультуры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A978CB">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физической культуры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A978CB">
        <w:rPr>
          <w:rFonts w:ascii="Times New Roman" w:eastAsia="Times New Roman" w:hAnsi="Times New Roman" w:cs="Times New Roman"/>
          <w:color w:val="1E2120"/>
          <w:sz w:val="27"/>
          <w:szCs w:val="27"/>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A978CB">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A978CB">
        <w:rPr>
          <w:rFonts w:ascii="Times New Roman" w:eastAsia="Times New Roman" w:hAnsi="Times New Roman" w:cs="Times New Roman"/>
          <w:color w:val="1E2120"/>
          <w:sz w:val="27"/>
          <w:szCs w:val="27"/>
          <w:lang w:eastAsia="ru-RU"/>
        </w:rPr>
        <w:br/>
        <w:t>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вентиляции и водопровода.</w:t>
      </w:r>
      <w:r w:rsidRPr="00A978CB">
        <w:rPr>
          <w:rFonts w:ascii="Times New Roman" w:eastAsia="Times New Roman" w:hAnsi="Times New Roman" w:cs="Times New Roman"/>
          <w:color w:val="1E2120"/>
          <w:sz w:val="27"/>
          <w:szCs w:val="27"/>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A978CB">
        <w:rPr>
          <w:rFonts w:ascii="Times New Roman" w:eastAsia="Times New Roman" w:hAnsi="Times New Roman" w:cs="Times New Roman"/>
          <w:color w:val="1E2120"/>
          <w:sz w:val="27"/>
          <w:szCs w:val="27"/>
          <w:lang w:eastAsia="ru-RU"/>
        </w:rPr>
        <w:br/>
        <w:t>6.9. Принимает под свою персональную ответственность материальные ценности с непосредственным использованием и хранением их в спортивном зале, если является заведующим спортивным залом.</w:t>
      </w:r>
      <w:r w:rsidRPr="00A978CB">
        <w:rPr>
          <w:rFonts w:ascii="Times New Roman" w:eastAsia="Times New Roman" w:hAnsi="Times New Roman" w:cs="Times New Roman"/>
          <w:color w:val="1E2120"/>
          <w:sz w:val="27"/>
          <w:szCs w:val="27"/>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A978CB" w:rsidRPr="00A978CB" w:rsidRDefault="00A978CB" w:rsidP="00A978CB">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978CB">
        <w:rPr>
          <w:rFonts w:ascii="Times New Roman" w:eastAsia="Times New Roman" w:hAnsi="Times New Roman" w:cs="Times New Roman"/>
          <w:b/>
          <w:bCs/>
          <w:color w:val="1E2120"/>
          <w:sz w:val="30"/>
          <w:szCs w:val="30"/>
          <w:lang w:eastAsia="ru-RU"/>
        </w:rPr>
        <w:lastRenderedPageBreak/>
        <w:t>7. Заключительные положения</w:t>
      </w:r>
    </w:p>
    <w:p w:rsidR="00A978CB" w:rsidRPr="00A978C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A978CB">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A978CB">
        <w:rPr>
          <w:rFonts w:ascii="Times New Roman" w:eastAsia="Times New Roman" w:hAnsi="Times New Roman" w:cs="Times New Roman"/>
          <w:color w:val="1E2120"/>
          <w:sz w:val="27"/>
          <w:szCs w:val="27"/>
          <w:lang w:eastAsia="ru-RU"/>
        </w:rPr>
        <w:br/>
        <w:t>7.3. Факт ознакомления учителя физической культуры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A978CB">
        <w:rPr>
          <w:rFonts w:ascii="inherit" w:eastAsia="Times New Roman" w:hAnsi="inherit" w:cs="Times New Roman"/>
          <w:i/>
          <w:iCs/>
          <w:color w:val="1E2120"/>
          <w:sz w:val="27"/>
          <w:szCs w:val="27"/>
          <w:bdr w:val="none" w:sz="0" w:space="0" w:color="auto" w:frame="1"/>
          <w:lang w:eastAsia="ru-RU"/>
        </w:rPr>
        <w:br/>
        <w:t>«___»___________202__г. _____________ /_______________________/</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978CB">
        <w:rPr>
          <w:rFonts w:ascii="Times New Roman" w:eastAsia="Times New Roman" w:hAnsi="Times New Roman" w:cs="Times New Roman"/>
          <w:color w:val="1E2120"/>
          <w:sz w:val="27"/>
          <w:szCs w:val="27"/>
          <w:lang w:eastAsia="ru-RU"/>
        </w:rPr>
        <w:t> </w:t>
      </w: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A978CB" w:rsidRPr="00A978C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AC25BB" w:rsidRDefault="00AC25BB"/>
    <w:sectPr w:rsidR="00AC25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56A5F"/>
    <w:multiLevelType w:val="multilevel"/>
    <w:tmpl w:val="38F6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DE1700"/>
    <w:multiLevelType w:val="multilevel"/>
    <w:tmpl w:val="31FE5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7B3B6A"/>
    <w:multiLevelType w:val="multilevel"/>
    <w:tmpl w:val="404C2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5F3D3A"/>
    <w:multiLevelType w:val="multilevel"/>
    <w:tmpl w:val="4A342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612511C"/>
    <w:multiLevelType w:val="multilevel"/>
    <w:tmpl w:val="E2CC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88737E9"/>
    <w:multiLevelType w:val="multilevel"/>
    <w:tmpl w:val="28082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130813"/>
    <w:multiLevelType w:val="multilevel"/>
    <w:tmpl w:val="C288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7EB22DE"/>
    <w:multiLevelType w:val="multilevel"/>
    <w:tmpl w:val="A08C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D316B2A"/>
    <w:multiLevelType w:val="multilevel"/>
    <w:tmpl w:val="0290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DF82532"/>
    <w:multiLevelType w:val="multilevel"/>
    <w:tmpl w:val="3968D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59402A9"/>
    <w:multiLevelType w:val="multilevel"/>
    <w:tmpl w:val="72B0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AB532E3"/>
    <w:multiLevelType w:val="multilevel"/>
    <w:tmpl w:val="E7869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CAA5984"/>
    <w:multiLevelType w:val="multilevel"/>
    <w:tmpl w:val="C3423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2"/>
  </w:num>
  <w:num w:numId="3">
    <w:abstractNumId w:val="11"/>
  </w:num>
  <w:num w:numId="4">
    <w:abstractNumId w:val="4"/>
  </w:num>
  <w:num w:numId="5">
    <w:abstractNumId w:val="5"/>
  </w:num>
  <w:num w:numId="6">
    <w:abstractNumId w:val="0"/>
  </w:num>
  <w:num w:numId="7">
    <w:abstractNumId w:val="9"/>
  </w:num>
  <w:num w:numId="8">
    <w:abstractNumId w:val="6"/>
  </w:num>
  <w:num w:numId="9">
    <w:abstractNumId w:val="3"/>
  </w:num>
  <w:num w:numId="10">
    <w:abstractNumId w:val="7"/>
  </w:num>
  <w:num w:numId="11">
    <w:abstractNumId w:val="8"/>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8CB"/>
    <w:rsid w:val="00A978CB"/>
    <w:rsid w:val="00AC2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EC008"/>
  <w15:chartTrackingRefBased/>
  <w15:docId w15:val="{3B40934E-FDBA-40E1-87DD-3B9DAFCEA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978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978C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978C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978C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A978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978CB"/>
    <w:rPr>
      <w:b/>
      <w:bCs/>
    </w:rPr>
  </w:style>
  <w:style w:type="character" w:styleId="a5">
    <w:name w:val="Emphasis"/>
    <w:basedOn w:val="a0"/>
    <w:uiPriority w:val="20"/>
    <w:qFormat/>
    <w:rsid w:val="00A978CB"/>
    <w:rPr>
      <w:i/>
      <w:iCs/>
    </w:rPr>
  </w:style>
  <w:style w:type="character" w:styleId="a6">
    <w:name w:val="Hyperlink"/>
    <w:basedOn w:val="a0"/>
    <w:uiPriority w:val="99"/>
    <w:semiHidden/>
    <w:unhideWhenUsed/>
    <w:rsid w:val="00A978CB"/>
    <w:rPr>
      <w:color w:val="0000FF"/>
      <w:u w:val="single"/>
    </w:rPr>
  </w:style>
  <w:style w:type="character" w:customStyle="1" w:styleId="text-download">
    <w:name w:val="text-download"/>
    <w:basedOn w:val="a0"/>
    <w:rsid w:val="00A978CB"/>
  </w:style>
  <w:style w:type="character" w:customStyle="1" w:styleId="uscl-over-counter">
    <w:name w:val="uscl-over-counter"/>
    <w:basedOn w:val="a0"/>
    <w:rsid w:val="00A978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09760">
      <w:bodyDiv w:val="1"/>
      <w:marLeft w:val="0"/>
      <w:marRight w:val="0"/>
      <w:marTop w:val="0"/>
      <w:marBottom w:val="0"/>
      <w:divBdr>
        <w:top w:val="none" w:sz="0" w:space="0" w:color="auto"/>
        <w:left w:val="none" w:sz="0" w:space="0" w:color="auto"/>
        <w:bottom w:val="none" w:sz="0" w:space="0" w:color="auto"/>
        <w:right w:val="none" w:sz="0" w:space="0" w:color="auto"/>
      </w:divBdr>
      <w:divsChild>
        <w:div w:id="1410806663">
          <w:marLeft w:val="0"/>
          <w:marRight w:val="0"/>
          <w:marTop w:val="0"/>
          <w:marBottom w:val="0"/>
          <w:divBdr>
            <w:top w:val="none" w:sz="0" w:space="0" w:color="auto"/>
            <w:left w:val="none" w:sz="0" w:space="0" w:color="auto"/>
            <w:bottom w:val="none" w:sz="0" w:space="0" w:color="auto"/>
            <w:right w:val="none" w:sz="0" w:space="0" w:color="auto"/>
          </w:divBdr>
          <w:divsChild>
            <w:div w:id="433211492">
              <w:marLeft w:val="0"/>
              <w:marRight w:val="0"/>
              <w:marTop w:val="0"/>
              <w:marBottom w:val="0"/>
              <w:divBdr>
                <w:top w:val="none" w:sz="0" w:space="0" w:color="auto"/>
                <w:left w:val="none" w:sz="0" w:space="0" w:color="auto"/>
                <w:bottom w:val="none" w:sz="0" w:space="0" w:color="auto"/>
                <w:right w:val="none" w:sz="0" w:space="0" w:color="auto"/>
              </w:divBdr>
              <w:divsChild>
                <w:div w:id="1458797901">
                  <w:marLeft w:val="0"/>
                  <w:marRight w:val="0"/>
                  <w:marTop w:val="0"/>
                  <w:marBottom w:val="0"/>
                  <w:divBdr>
                    <w:top w:val="none" w:sz="0" w:space="0" w:color="auto"/>
                    <w:left w:val="none" w:sz="0" w:space="0" w:color="auto"/>
                    <w:bottom w:val="none" w:sz="0" w:space="0" w:color="auto"/>
                    <w:right w:val="none" w:sz="0" w:space="0" w:color="auto"/>
                  </w:divBdr>
                  <w:divsChild>
                    <w:div w:id="588923734">
                      <w:marLeft w:val="0"/>
                      <w:marRight w:val="0"/>
                      <w:marTop w:val="0"/>
                      <w:marBottom w:val="0"/>
                      <w:divBdr>
                        <w:top w:val="none" w:sz="0" w:space="0" w:color="auto"/>
                        <w:left w:val="none" w:sz="0" w:space="0" w:color="auto"/>
                        <w:bottom w:val="none" w:sz="0" w:space="0" w:color="auto"/>
                        <w:right w:val="none" w:sz="0" w:space="0" w:color="auto"/>
                      </w:divBdr>
                      <w:divsChild>
                        <w:div w:id="934675193">
                          <w:marLeft w:val="0"/>
                          <w:marRight w:val="0"/>
                          <w:marTop w:val="0"/>
                          <w:marBottom w:val="0"/>
                          <w:divBdr>
                            <w:top w:val="none" w:sz="0" w:space="0" w:color="auto"/>
                            <w:left w:val="none" w:sz="0" w:space="0" w:color="auto"/>
                            <w:bottom w:val="none" w:sz="0" w:space="0" w:color="auto"/>
                            <w:right w:val="none" w:sz="0" w:space="0" w:color="auto"/>
                          </w:divBdr>
                          <w:divsChild>
                            <w:div w:id="1802308824">
                              <w:marLeft w:val="0"/>
                              <w:marRight w:val="0"/>
                              <w:marTop w:val="0"/>
                              <w:marBottom w:val="0"/>
                              <w:divBdr>
                                <w:top w:val="none" w:sz="0" w:space="0" w:color="auto"/>
                                <w:left w:val="none" w:sz="0" w:space="0" w:color="auto"/>
                                <w:bottom w:val="none" w:sz="0" w:space="0" w:color="auto"/>
                                <w:right w:val="none" w:sz="0" w:space="0" w:color="auto"/>
                              </w:divBdr>
                              <w:divsChild>
                                <w:div w:id="812910820">
                                  <w:marLeft w:val="0"/>
                                  <w:marRight w:val="0"/>
                                  <w:marTop w:val="0"/>
                                  <w:marBottom w:val="0"/>
                                  <w:divBdr>
                                    <w:top w:val="none" w:sz="0" w:space="0" w:color="auto"/>
                                    <w:left w:val="none" w:sz="0" w:space="0" w:color="auto"/>
                                    <w:bottom w:val="none" w:sz="0" w:space="0" w:color="auto"/>
                                    <w:right w:val="none" w:sz="0" w:space="0" w:color="auto"/>
                                  </w:divBdr>
                                  <w:divsChild>
                                    <w:div w:id="985206893">
                                      <w:marLeft w:val="0"/>
                                      <w:marRight w:val="0"/>
                                      <w:marTop w:val="0"/>
                                      <w:marBottom w:val="0"/>
                                      <w:divBdr>
                                        <w:top w:val="none" w:sz="0" w:space="0" w:color="auto"/>
                                        <w:left w:val="none" w:sz="0" w:space="0" w:color="auto"/>
                                        <w:bottom w:val="none" w:sz="0" w:space="0" w:color="auto"/>
                                        <w:right w:val="none" w:sz="0" w:space="0" w:color="auto"/>
                                      </w:divBdr>
                                    </w:div>
                                  </w:divsChild>
                                </w:div>
                                <w:div w:id="1751073722">
                                  <w:marLeft w:val="0"/>
                                  <w:marRight w:val="0"/>
                                  <w:marTop w:val="0"/>
                                  <w:marBottom w:val="0"/>
                                  <w:divBdr>
                                    <w:top w:val="none" w:sz="0" w:space="0" w:color="auto"/>
                                    <w:left w:val="none" w:sz="0" w:space="0" w:color="auto"/>
                                    <w:bottom w:val="none" w:sz="0" w:space="0" w:color="auto"/>
                                    <w:right w:val="none" w:sz="0" w:space="0" w:color="auto"/>
                                  </w:divBdr>
                                  <w:divsChild>
                                    <w:div w:id="321547404">
                                      <w:marLeft w:val="0"/>
                                      <w:marRight w:val="0"/>
                                      <w:marTop w:val="0"/>
                                      <w:marBottom w:val="0"/>
                                      <w:divBdr>
                                        <w:top w:val="none" w:sz="0" w:space="0" w:color="auto"/>
                                        <w:left w:val="none" w:sz="0" w:space="0" w:color="auto"/>
                                        <w:bottom w:val="none" w:sz="0" w:space="0" w:color="auto"/>
                                        <w:right w:val="none" w:sz="0" w:space="0" w:color="auto"/>
                                      </w:divBdr>
                                    </w:div>
                                  </w:divsChild>
                                </w:div>
                                <w:div w:id="666323079">
                                  <w:marLeft w:val="0"/>
                                  <w:marRight w:val="0"/>
                                  <w:marTop w:val="0"/>
                                  <w:marBottom w:val="0"/>
                                  <w:divBdr>
                                    <w:top w:val="none" w:sz="0" w:space="0" w:color="auto"/>
                                    <w:left w:val="none" w:sz="0" w:space="0" w:color="auto"/>
                                    <w:bottom w:val="none" w:sz="0" w:space="0" w:color="auto"/>
                                    <w:right w:val="none" w:sz="0" w:space="0" w:color="auto"/>
                                  </w:divBdr>
                                  <w:divsChild>
                                    <w:div w:id="2106533858">
                                      <w:marLeft w:val="0"/>
                                      <w:marRight w:val="0"/>
                                      <w:marTop w:val="0"/>
                                      <w:marBottom w:val="0"/>
                                      <w:divBdr>
                                        <w:top w:val="none" w:sz="0" w:space="0" w:color="auto"/>
                                        <w:left w:val="none" w:sz="0" w:space="0" w:color="auto"/>
                                        <w:bottom w:val="none" w:sz="0" w:space="0" w:color="auto"/>
                                        <w:right w:val="none" w:sz="0" w:space="0" w:color="auto"/>
                                      </w:divBdr>
                                    </w:div>
                                  </w:divsChild>
                                </w:div>
                                <w:div w:id="1399132440">
                                  <w:marLeft w:val="0"/>
                                  <w:marRight w:val="0"/>
                                  <w:marTop w:val="0"/>
                                  <w:marBottom w:val="0"/>
                                  <w:divBdr>
                                    <w:top w:val="none" w:sz="0" w:space="0" w:color="auto"/>
                                    <w:left w:val="none" w:sz="0" w:space="0" w:color="auto"/>
                                    <w:bottom w:val="none" w:sz="0" w:space="0" w:color="auto"/>
                                    <w:right w:val="none" w:sz="0" w:space="0" w:color="auto"/>
                                  </w:divBdr>
                                  <w:divsChild>
                                    <w:div w:id="1044259915">
                                      <w:marLeft w:val="0"/>
                                      <w:marRight w:val="0"/>
                                      <w:marTop w:val="0"/>
                                      <w:marBottom w:val="0"/>
                                      <w:divBdr>
                                        <w:top w:val="none" w:sz="0" w:space="0" w:color="auto"/>
                                        <w:left w:val="none" w:sz="0" w:space="0" w:color="auto"/>
                                        <w:bottom w:val="none" w:sz="0" w:space="0" w:color="auto"/>
                                        <w:right w:val="none" w:sz="0" w:space="0" w:color="auto"/>
                                      </w:divBdr>
                                    </w:div>
                                  </w:divsChild>
                                </w:div>
                                <w:div w:id="1010792787">
                                  <w:marLeft w:val="0"/>
                                  <w:marRight w:val="0"/>
                                  <w:marTop w:val="0"/>
                                  <w:marBottom w:val="0"/>
                                  <w:divBdr>
                                    <w:top w:val="none" w:sz="0" w:space="0" w:color="auto"/>
                                    <w:left w:val="none" w:sz="0" w:space="0" w:color="auto"/>
                                    <w:bottom w:val="none" w:sz="0" w:space="0" w:color="auto"/>
                                    <w:right w:val="none" w:sz="0" w:space="0" w:color="auto"/>
                                  </w:divBdr>
                                  <w:divsChild>
                                    <w:div w:id="1518932211">
                                      <w:marLeft w:val="0"/>
                                      <w:marRight w:val="0"/>
                                      <w:marTop w:val="0"/>
                                      <w:marBottom w:val="0"/>
                                      <w:divBdr>
                                        <w:top w:val="none" w:sz="0" w:space="0" w:color="auto"/>
                                        <w:left w:val="none" w:sz="0" w:space="0" w:color="auto"/>
                                        <w:bottom w:val="none" w:sz="0" w:space="0" w:color="auto"/>
                                        <w:right w:val="none" w:sz="0" w:space="0" w:color="auto"/>
                                      </w:divBdr>
                                    </w:div>
                                  </w:divsChild>
                                </w:div>
                                <w:div w:id="781803943">
                                  <w:marLeft w:val="0"/>
                                  <w:marRight w:val="0"/>
                                  <w:marTop w:val="0"/>
                                  <w:marBottom w:val="0"/>
                                  <w:divBdr>
                                    <w:top w:val="none" w:sz="0" w:space="0" w:color="auto"/>
                                    <w:left w:val="none" w:sz="0" w:space="0" w:color="auto"/>
                                    <w:bottom w:val="none" w:sz="0" w:space="0" w:color="auto"/>
                                    <w:right w:val="none" w:sz="0" w:space="0" w:color="auto"/>
                                  </w:divBdr>
                                  <w:divsChild>
                                    <w:div w:id="149292227">
                                      <w:marLeft w:val="0"/>
                                      <w:marRight w:val="0"/>
                                      <w:marTop w:val="0"/>
                                      <w:marBottom w:val="0"/>
                                      <w:divBdr>
                                        <w:top w:val="none" w:sz="0" w:space="0" w:color="auto"/>
                                        <w:left w:val="none" w:sz="0" w:space="0" w:color="auto"/>
                                        <w:bottom w:val="none" w:sz="0" w:space="0" w:color="auto"/>
                                        <w:right w:val="none" w:sz="0" w:space="0" w:color="auto"/>
                                      </w:divBdr>
                                    </w:div>
                                  </w:divsChild>
                                </w:div>
                                <w:div w:id="173835718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2062705186">
                                  <w:marLeft w:val="0"/>
                                  <w:marRight w:val="0"/>
                                  <w:marTop w:val="0"/>
                                  <w:marBottom w:val="0"/>
                                  <w:divBdr>
                                    <w:top w:val="none" w:sz="0" w:space="0" w:color="auto"/>
                                    <w:left w:val="none" w:sz="0" w:space="0" w:color="auto"/>
                                    <w:bottom w:val="none" w:sz="0" w:space="0" w:color="auto"/>
                                    <w:right w:val="none" w:sz="0" w:space="0" w:color="auto"/>
                                  </w:divBdr>
                                </w:div>
                                <w:div w:id="1230534674">
                                  <w:marLeft w:val="0"/>
                                  <w:marRight w:val="0"/>
                                  <w:marTop w:val="0"/>
                                  <w:marBottom w:val="0"/>
                                  <w:divBdr>
                                    <w:top w:val="none" w:sz="0" w:space="0" w:color="auto"/>
                                    <w:left w:val="none" w:sz="0" w:space="0" w:color="auto"/>
                                    <w:bottom w:val="none" w:sz="0" w:space="0" w:color="auto"/>
                                    <w:right w:val="none" w:sz="0" w:space="0" w:color="auto"/>
                                  </w:divBdr>
                                  <w:divsChild>
                                    <w:div w:id="90591650">
                                      <w:marLeft w:val="0"/>
                                      <w:marRight w:val="0"/>
                                      <w:marTop w:val="0"/>
                                      <w:marBottom w:val="0"/>
                                      <w:divBdr>
                                        <w:top w:val="none" w:sz="0" w:space="0" w:color="auto"/>
                                        <w:left w:val="none" w:sz="0" w:space="0" w:color="auto"/>
                                        <w:bottom w:val="none" w:sz="0" w:space="0" w:color="auto"/>
                                        <w:right w:val="none" w:sz="0" w:space="0" w:color="auto"/>
                                      </w:divBdr>
                                      <w:divsChild>
                                        <w:div w:id="443114670">
                                          <w:marLeft w:val="0"/>
                                          <w:marRight w:val="0"/>
                                          <w:marTop w:val="0"/>
                                          <w:marBottom w:val="0"/>
                                          <w:divBdr>
                                            <w:top w:val="none" w:sz="0" w:space="0" w:color="auto"/>
                                            <w:left w:val="none" w:sz="0" w:space="0" w:color="auto"/>
                                            <w:bottom w:val="none" w:sz="0" w:space="0" w:color="auto"/>
                                            <w:right w:val="none" w:sz="0" w:space="0" w:color="auto"/>
                                          </w:divBdr>
                                          <w:divsChild>
                                            <w:div w:id="260334339">
                                              <w:marLeft w:val="0"/>
                                              <w:marRight w:val="0"/>
                                              <w:marTop w:val="0"/>
                                              <w:marBottom w:val="0"/>
                                              <w:divBdr>
                                                <w:top w:val="none" w:sz="0" w:space="0" w:color="auto"/>
                                                <w:left w:val="none" w:sz="0" w:space="0" w:color="auto"/>
                                                <w:bottom w:val="none" w:sz="0" w:space="0" w:color="auto"/>
                                                <w:right w:val="none" w:sz="0" w:space="0" w:color="auto"/>
                                              </w:divBdr>
                                              <w:divsChild>
                                                <w:div w:id="1943294965">
                                                  <w:marLeft w:val="0"/>
                                                  <w:marRight w:val="0"/>
                                                  <w:marTop w:val="0"/>
                                                  <w:marBottom w:val="0"/>
                                                  <w:divBdr>
                                                    <w:top w:val="none" w:sz="0" w:space="0" w:color="auto"/>
                                                    <w:left w:val="none" w:sz="0" w:space="0" w:color="auto"/>
                                                    <w:bottom w:val="none" w:sz="0" w:space="0" w:color="auto"/>
                                                    <w:right w:val="none" w:sz="0" w:space="0" w:color="auto"/>
                                                  </w:divBdr>
                                                  <w:divsChild>
                                                    <w:div w:id="134940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5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5782</Words>
  <Characters>32958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2022-09-14T15:18:00Z</dcterms:created>
  <dcterms:modified xsi:type="dcterms:W3CDTF">2022-09-14T15:20:00Z</dcterms:modified>
</cp:coreProperties>
</file>